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9B6B6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14:paraId="34C9B6B7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34C9B6BA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9B6B8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9B6B9" w14:textId="77777777" w:rsidR="0055375D" w:rsidRPr="0011603A" w:rsidRDefault="00B332C6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332C6">
              <w:rPr>
                <w:b/>
                <w:sz w:val="26"/>
                <w:szCs w:val="26"/>
                <w:lang w:val="en-US"/>
              </w:rPr>
              <w:t>203B_121</w:t>
            </w:r>
          </w:p>
        </w:tc>
      </w:tr>
      <w:tr w:rsidR="0055375D" w:rsidRPr="00C44B8B" w14:paraId="34C9B6BD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9B6BB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9B6BC" w14:textId="77777777" w:rsidR="0055375D" w:rsidRPr="00B332C6" w:rsidRDefault="00961EA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B332C6">
              <w:rPr>
                <w:b/>
                <w:sz w:val="26"/>
                <w:szCs w:val="26"/>
                <w:lang w:val="en-US"/>
              </w:rPr>
              <w:t>2110546</w:t>
            </w:r>
            <w:r w:rsidR="0055375D" w:rsidRPr="00B332C6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14:paraId="34C9B6BE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34C9B6BF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34C9B6C0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34C9B6C1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34C9B6C2" w14:textId="77777777" w:rsidR="0026453A" w:rsidRPr="00697DC5" w:rsidRDefault="0026453A" w:rsidP="0026453A"/>
    <w:p w14:paraId="34C9B6C3" w14:textId="77777777" w:rsidR="0026453A" w:rsidRPr="00697DC5" w:rsidRDefault="0026453A" w:rsidP="0026453A"/>
    <w:p w14:paraId="34C9B6C4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34C9B6C5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C4ACB">
        <w:rPr>
          <w:b/>
          <w:sz w:val="26"/>
          <w:szCs w:val="26"/>
        </w:rPr>
        <w:t>(</w:t>
      </w:r>
      <w:r w:rsidR="00961EA6" w:rsidRPr="00805F29">
        <w:rPr>
          <w:b/>
          <w:sz w:val="26"/>
          <w:szCs w:val="26"/>
        </w:rPr>
        <w:t>Болт М20х260</w:t>
      </w:r>
      <w:r w:rsidR="005C4ACB">
        <w:rPr>
          <w:b/>
          <w:sz w:val="26"/>
          <w:szCs w:val="26"/>
        </w:rPr>
        <w:t>)</w:t>
      </w:r>
      <w:r w:rsidR="00805F29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4C9B6C6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4C9B6C7" w14:textId="77777777" w:rsidR="005C4ACB" w:rsidRDefault="005C4ACB" w:rsidP="005C4A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4C9B6C8" w14:textId="77777777" w:rsidR="005C4ACB" w:rsidRDefault="005C4ACB" w:rsidP="005C4AC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34C9B6C9" w14:textId="77777777" w:rsidR="005C4ACB" w:rsidRDefault="005C4ACB" w:rsidP="005C4AC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4C9B6CA" w14:textId="77777777" w:rsidR="005C4ACB" w:rsidRDefault="005C4ACB" w:rsidP="005C4A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4C9B6CB" w14:textId="77777777" w:rsidR="005C4ACB" w:rsidRDefault="005C4ACB" w:rsidP="005C4AC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4C9B6CC" w14:textId="77777777" w:rsidR="005C4ACB" w:rsidRDefault="005C4ACB" w:rsidP="005C4A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4C9B6CD" w14:textId="77777777" w:rsidR="005C4ACB" w:rsidRDefault="005C4ACB" w:rsidP="005C4A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14:paraId="34C9B6CE" w14:textId="77777777" w:rsidR="005C4ACB" w:rsidRDefault="005C4ACB" w:rsidP="005C4A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4C9B6CF" w14:textId="77777777" w:rsidR="005C4ACB" w:rsidRDefault="005C4ACB" w:rsidP="005C4A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4C9B6D0" w14:textId="77777777" w:rsidR="005C4ACB" w:rsidRDefault="005C4ACB" w:rsidP="005C4A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4C9B6D1" w14:textId="77777777" w:rsidR="005C4ACB" w:rsidRDefault="005C4ACB" w:rsidP="005C4A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4C9B6D2" w14:textId="77777777" w:rsidR="005C4ACB" w:rsidRDefault="005C4ACB" w:rsidP="005C4A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</w:t>
      </w:r>
      <w:r>
        <w:rPr>
          <w:sz w:val="24"/>
          <w:szCs w:val="24"/>
        </w:rPr>
        <w:lastRenderedPageBreak/>
        <w:t>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4C9B6D3" w14:textId="77777777" w:rsidR="005C4ACB" w:rsidRDefault="005C4ACB" w:rsidP="005C4A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34C9B6D4" w14:textId="77777777" w:rsidR="005C4ACB" w:rsidRDefault="005C4ACB" w:rsidP="005C4A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34C9B6D5" w14:textId="77777777" w:rsidR="005C4ACB" w:rsidRDefault="005C4ACB" w:rsidP="005C4A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4C9B6D6" w14:textId="77777777" w:rsidR="005C4ACB" w:rsidRDefault="005C4ACB" w:rsidP="005C4AC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4C9B6D7" w14:textId="77777777" w:rsidR="005C4ACB" w:rsidRDefault="005C4ACB" w:rsidP="005C4AC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4C9B6D8" w14:textId="77777777" w:rsidR="005C4ACB" w:rsidRDefault="005C4ACB" w:rsidP="005C4AC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Правила приемки метизов должны соответствовать требованиям ГОСТ перечисленным в п.2.3 данного ТЗ.</w:t>
      </w:r>
    </w:p>
    <w:p w14:paraId="34C9B6D9" w14:textId="77777777" w:rsidR="005C4ACB" w:rsidRDefault="005C4ACB" w:rsidP="005C4A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4C9B6DA" w14:textId="77777777" w:rsidR="005C4ACB" w:rsidRDefault="005C4ACB" w:rsidP="005C4A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34C9B6DB" w14:textId="77777777" w:rsidR="005C4ACB" w:rsidRDefault="005C4ACB" w:rsidP="005C4A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34C9B6DC" w14:textId="77777777" w:rsidR="005C4ACB" w:rsidRDefault="005C4ACB" w:rsidP="005C4A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4C9B6DD" w14:textId="77777777" w:rsidR="005C4ACB" w:rsidRDefault="005C4ACB" w:rsidP="005C4ACB">
      <w:pPr>
        <w:spacing w:line="276" w:lineRule="auto"/>
        <w:rPr>
          <w:sz w:val="24"/>
          <w:szCs w:val="24"/>
        </w:rPr>
      </w:pPr>
    </w:p>
    <w:p w14:paraId="34C9B6DE" w14:textId="77777777" w:rsidR="005C4ACB" w:rsidRDefault="005C4ACB" w:rsidP="005C4A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4C9B6DF" w14:textId="77777777" w:rsidR="005C4ACB" w:rsidRDefault="005C4ACB" w:rsidP="005C4A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</w:t>
      </w:r>
      <w:r>
        <w:rPr>
          <w:sz w:val="24"/>
          <w:szCs w:val="24"/>
        </w:rPr>
        <w:lastRenderedPageBreak/>
        <w:t>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4C9B6E0" w14:textId="77777777" w:rsidR="005C4ACB" w:rsidRDefault="005C4ACB" w:rsidP="005C4A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4C9B6E1" w14:textId="77777777" w:rsidR="005C4ACB" w:rsidRDefault="005C4ACB" w:rsidP="005C4A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4C9B6E2" w14:textId="77777777" w:rsidR="005C4ACB" w:rsidRDefault="005C4ACB" w:rsidP="005C4A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4C9B6E3" w14:textId="77777777" w:rsidR="005C4ACB" w:rsidRDefault="005C4ACB" w:rsidP="005C4A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4C9B6E4" w14:textId="77777777" w:rsidR="005C4ACB" w:rsidRDefault="005C4ACB" w:rsidP="005C4A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4C9B6E5" w14:textId="77777777" w:rsidR="005C4ACB" w:rsidRDefault="005C4ACB" w:rsidP="005C4A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4C9B6E6" w14:textId="77777777" w:rsidR="005C4ACB" w:rsidRDefault="005C4ACB" w:rsidP="005C4A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4C9B6E7" w14:textId="77777777" w:rsidR="005C4ACB" w:rsidRDefault="005C4ACB" w:rsidP="005C4A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4C9B6E8" w14:textId="77777777" w:rsidR="005C4ACB" w:rsidRDefault="005C4ACB" w:rsidP="005C4A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4C9B6E9" w14:textId="77777777" w:rsidR="005C4ACB" w:rsidRDefault="005C4ACB" w:rsidP="005C4A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4C9B6EA" w14:textId="77777777" w:rsidR="005C4ACB" w:rsidRDefault="005C4ACB" w:rsidP="005C4AC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4C9B6EB" w14:textId="77777777" w:rsidR="005C4ACB" w:rsidRDefault="005C4ACB" w:rsidP="005C4AC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4C9B6EC" w14:textId="77777777" w:rsidR="005C4ACB" w:rsidRDefault="005C4ACB" w:rsidP="005C4A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34C9B6ED" w14:textId="77777777" w:rsidR="005C4ACB" w:rsidRDefault="005C4ACB" w:rsidP="005C4A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4C9B6EE" w14:textId="77777777" w:rsidR="005C4ACB" w:rsidRDefault="005C4ACB" w:rsidP="005C4ACB">
      <w:pPr>
        <w:rPr>
          <w:sz w:val="26"/>
          <w:szCs w:val="26"/>
        </w:rPr>
      </w:pPr>
    </w:p>
    <w:p w14:paraId="34C9B6EF" w14:textId="77777777" w:rsidR="005C4ACB" w:rsidRDefault="005C4ACB" w:rsidP="005C4ACB">
      <w:pPr>
        <w:rPr>
          <w:sz w:val="26"/>
          <w:szCs w:val="26"/>
        </w:rPr>
      </w:pPr>
    </w:p>
    <w:p w14:paraId="34C9B6F0" w14:textId="77777777" w:rsidR="005C4ACB" w:rsidRDefault="005C4ACB" w:rsidP="005C4AC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4C9B6F1" w14:textId="77777777" w:rsidR="005C4ACB" w:rsidRDefault="005C4ACB" w:rsidP="005C4AC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34C9B6F2" w14:textId="77777777" w:rsidR="008F73A3" w:rsidRPr="00697DC5" w:rsidRDefault="008F73A3" w:rsidP="005C4ACB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9B6F5" w14:textId="77777777" w:rsidR="004D2BF7" w:rsidRDefault="004D2BF7">
      <w:r>
        <w:separator/>
      </w:r>
    </w:p>
  </w:endnote>
  <w:endnote w:type="continuationSeparator" w:id="0">
    <w:p w14:paraId="34C9B6F6" w14:textId="77777777" w:rsidR="004D2BF7" w:rsidRDefault="004D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9B6F3" w14:textId="77777777" w:rsidR="004D2BF7" w:rsidRDefault="004D2BF7">
      <w:r>
        <w:separator/>
      </w:r>
    </w:p>
  </w:footnote>
  <w:footnote w:type="continuationSeparator" w:id="0">
    <w:p w14:paraId="34C9B6F4" w14:textId="77777777" w:rsidR="004D2BF7" w:rsidRDefault="004D2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9B6F7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4C9B6F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A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533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2BF7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ACB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A20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5F2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3181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1EA6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32C6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25F2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0F30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B7F33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9B6B6"/>
  <w15:docId w15:val="{9926BE2E-E620-42E8-A18E-3491B626E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D4A6C-3BD4-400E-80CB-E7F773F53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70CA25-9988-4600-9F7E-687D3592A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0435E-B50F-4069-AA2F-78BEE9674719}">
  <ds:schemaRefs>
    <ds:schemaRef ds:uri="http://www.w3.org/XML/1998/namespace"/>
    <ds:schemaRef ds:uri="http://schemas.microsoft.com/office/2006/documentManagement/types"/>
    <ds:schemaRef ds:uri="aeb3e8e0-784a-4348-b8a9-74d788c4fa59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79BCBAE-FC8A-479B-B25A-8EA971D8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916</Words>
  <Characters>5225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2016-10-04T12:30:00Z</dcterms:created>
  <dcterms:modified xsi:type="dcterms:W3CDTF">2016-10-04T12:30:00Z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